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A02" w:rsidRPr="00362A02" w:rsidRDefault="00BF1CBB" w:rsidP="00362A02">
      <w:pPr>
        <w:spacing w:before="300" w:after="300" w:line="240" w:lineRule="auto"/>
        <w:outlineLvl w:val="0"/>
        <w:rPr>
          <w:rFonts w:ascii="Cordia New" w:eastAsia="Times New Roman" w:hAnsi="Cordia New" w:cs="Cordia New"/>
          <w:i/>
          <w:iCs/>
          <w:color w:val="000000"/>
          <w:kern w:val="36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62050" cy="409575"/>
            <wp:effectExtent l="0" t="0" r="0" b="9525"/>
            <wp:wrapTight wrapText="bothSides">
              <wp:wrapPolygon edited="0">
                <wp:start x="1770" y="0"/>
                <wp:lineTo x="0" y="4019"/>
                <wp:lineTo x="0" y="17079"/>
                <wp:lineTo x="1770" y="21098"/>
                <wp:lineTo x="8144" y="21098"/>
                <wp:lineTo x="21246" y="19088"/>
                <wp:lineTo x="21246" y="3014"/>
                <wp:lineTo x="8144" y="0"/>
                <wp:lineTo x="1770" y="0"/>
              </wp:wrapPolygon>
            </wp:wrapTight>
            <wp:docPr id="1" name="Picture 1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2A02" w:rsidRPr="00362A02">
        <w:rPr>
          <w:rFonts w:ascii="Cordia New" w:eastAsia="Times New Roman" w:hAnsi="Cordia New" w:cs="Cordia New" w:hint="cs"/>
          <w:i/>
          <w:iCs/>
          <w:color w:val="000000"/>
          <w:kern w:val="36"/>
          <w:sz w:val="32"/>
          <w:szCs w:val="32"/>
          <w:cs/>
        </w:rPr>
        <w:t xml:space="preserve">ข่าวประชาสัมพันธ์ </w:t>
      </w:r>
    </w:p>
    <w:p w:rsidR="006414F4" w:rsidRDefault="00846455" w:rsidP="006414F4">
      <w:pPr>
        <w:spacing w:before="300" w:after="300" w:line="240" w:lineRule="auto"/>
        <w:jc w:val="center"/>
        <w:outlineLvl w:val="0"/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</w:rPr>
      </w:pPr>
      <w:r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  <w:cs/>
        </w:rPr>
        <w:t xml:space="preserve">เอสซีจี </w:t>
      </w:r>
      <w:r w:rsidR="00BF1CBB">
        <w:rPr>
          <w:rFonts w:ascii="Cordia New" w:eastAsia="Times New Roman" w:hAnsi="Cordia New" w:cs="Cordia New" w:hint="cs"/>
          <w:b/>
          <w:bCs/>
          <w:color w:val="000000"/>
          <w:kern w:val="36"/>
          <w:sz w:val="36"/>
          <w:szCs w:val="36"/>
          <w:cs/>
        </w:rPr>
        <w:t>บริษัทยั่งยืนระดับ</w:t>
      </w:r>
      <w:r w:rsidR="001D3E63" w:rsidRPr="001D3E63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  <w:cs/>
        </w:rPr>
        <w:t>โลก</w:t>
      </w:r>
      <w:r w:rsidR="00BF1CBB">
        <w:rPr>
          <w:rFonts w:ascii="Cordia New" w:eastAsia="Times New Roman" w:hAnsi="Cordia New" w:cs="Cordia New" w:hint="cs"/>
          <w:b/>
          <w:bCs/>
          <w:color w:val="000000"/>
          <w:kern w:val="36"/>
          <w:sz w:val="36"/>
          <w:szCs w:val="36"/>
          <w:cs/>
        </w:rPr>
        <w:t xml:space="preserve"> </w:t>
      </w:r>
      <w:r w:rsidR="00BF1CBB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</w:rPr>
        <w:t xml:space="preserve">18 </w:t>
      </w:r>
      <w:r w:rsidR="00BF1CBB">
        <w:rPr>
          <w:rFonts w:ascii="Cordia New" w:eastAsia="Times New Roman" w:hAnsi="Cordia New" w:cs="Cordia New" w:hint="cs"/>
          <w:b/>
          <w:bCs/>
          <w:color w:val="000000"/>
          <w:kern w:val="36"/>
          <w:sz w:val="36"/>
          <w:szCs w:val="36"/>
          <w:cs/>
        </w:rPr>
        <w:t>ปี</w:t>
      </w:r>
      <w:r w:rsidR="00437489">
        <w:rPr>
          <w:rFonts w:ascii="Cordia New" w:eastAsia="Times New Roman" w:hAnsi="Cordia New" w:cs="Cordia New" w:hint="cs"/>
          <w:b/>
          <w:bCs/>
          <w:color w:val="000000"/>
          <w:kern w:val="36"/>
          <w:sz w:val="36"/>
          <w:szCs w:val="36"/>
          <w:cs/>
        </w:rPr>
        <w:t>ต่อเนื่อง</w:t>
      </w:r>
      <w:r w:rsidR="00BF1CBB" w:rsidRPr="00BF1CBB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  <w:cs/>
        </w:rPr>
        <w:t xml:space="preserve"> จาก </w:t>
      </w:r>
      <w:r w:rsidR="00BF1CBB" w:rsidRPr="00BF1CBB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</w:rPr>
        <w:t>DJSI</w:t>
      </w:r>
      <w:r w:rsidR="00BF1CBB">
        <w:rPr>
          <w:rFonts w:ascii="Cordia New" w:eastAsia="Times New Roman" w:hAnsi="Cordia New" w:cs="Cordia New" w:hint="cs"/>
          <w:b/>
          <w:bCs/>
          <w:color w:val="000000"/>
          <w:kern w:val="36"/>
          <w:sz w:val="36"/>
          <w:szCs w:val="36"/>
          <w:cs/>
        </w:rPr>
        <w:t xml:space="preserve"> </w:t>
      </w:r>
      <w:r w:rsidR="00BF1CBB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</w:rPr>
        <w:br/>
      </w:r>
      <w:r w:rsidR="00BF1CBB" w:rsidRPr="00BF1CBB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  <w:cs/>
        </w:rPr>
        <w:t>ทุ่มเท เพื่อคุณภาพชีวิตที่ดีและโลกที่ยั่งยืน</w:t>
      </w:r>
      <w:r w:rsidR="006414F4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  <w:cs/>
        </w:rPr>
        <w:br/>
      </w:r>
      <w:r w:rsidR="006414F4" w:rsidRPr="006414F4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  <w:cs/>
        </w:rPr>
        <w:t xml:space="preserve">มุ่งสู่องค์กรก๊าซเรือนกระจกสุทธิเป็นศูนย์ในปี </w:t>
      </w:r>
      <w:r w:rsidR="006414F4" w:rsidRPr="006414F4"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</w:rPr>
        <w:t>2593</w:t>
      </w:r>
    </w:p>
    <w:p w:rsidR="006414F4" w:rsidRDefault="006414F4" w:rsidP="00BF1CBB">
      <w:pPr>
        <w:spacing w:after="0" w:line="240" w:lineRule="auto"/>
        <w:ind w:firstLine="720"/>
        <w:jc w:val="thaiDistribute"/>
        <w:rPr>
          <w:rFonts w:ascii="Cordia New" w:eastAsia="Times New Roman" w:hAnsi="Cordia New" w:cs="Cordia New"/>
          <w:b/>
          <w:bCs/>
          <w:color w:val="000000"/>
          <w:sz w:val="32"/>
          <w:szCs w:val="32"/>
        </w:rPr>
      </w:pPr>
    </w:p>
    <w:p w:rsidR="006414F4" w:rsidRDefault="006414F4" w:rsidP="00BF1CBB">
      <w:pPr>
        <w:spacing w:after="0" w:line="240" w:lineRule="auto"/>
        <w:ind w:firstLine="720"/>
        <w:jc w:val="thaiDistribute"/>
        <w:rPr>
          <w:rFonts w:ascii="Cordia New" w:eastAsia="Times New Roman" w:hAnsi="Cordia New" w:cs="Cordia New"/>
          <w:b/>
          <w:bCs/>
          <w:color w:val="000000"/>
          <w:sz w:val="32"/>
          <w:szCs w:val="32"/>
        </w:rPr>
      </w:pP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 xml:space="preserve">เอสซีจี ได้รับการประเมินและจัดอันดับในดัชนีความยั่งยืน 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</w:rPr>
        <w:t xml:space="preserve">Dow Jones Sustainability Indices 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 xml:space="preserve">หรือ 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</w:rPr>
        <w:t xml:space="preserve">DJSI 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 xml:space="preserve">ให้เป็นบริษัทยั่งยืนระดับโลก ประเภท 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</w:rPr>
        <w:t>DJSI W</w:t>
      </w:r>
      <w:r>
        <w:rPr>
          <w:rFonts w:ascii="Cordia New" w:eastAsia="Times New Roman" w:hAnsi="Cordia New" w:cs="Cordia New"/>
          <w:b/>
          <w:bCs/>
          <w:color w:val="000000"/>
          <w:sz w:val="32"/>
          <w:szCs w:val="32"/>
        </w:rPr>
        <w:t>orld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 xml:space="preserve"> และ 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</w:rPr>
        <w:t xml:space="preserve">DJSI Emerging Markets 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>ในสาขาอุตสาหกรรมวัสดุก่อสร้าง (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</w:rPr>
        <w:t>Construction Materials</w:t>
      </w:r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 xml:space="preserve">) </w:t>
      </w:r>
      <w:ins w:id="0" w:author="Teerapattara Phanuwongsakorn" w:date="2021-11-13T14:50:00Z">
        <w:r w:rsidR="005E30F5">
          <w:rPr>
            <w:rFonts w:ascii="Cordia New" w:eastAsia="Times New Roman" w:hAnsi="Cordia New" w:cs="Cordia New" w:hint="cs"/>
            <w:b/>
            <w:bCs/>
            <w:color w:val="000000"/>
            <w:sz w:val="32"/>
            <w:szCs w:val="32"/>
            <w:cs/>
          </w:rPr>
          <w:t xml:space="preserve">ในปี </w:t>
        </w:r>
        <w:r w:rsidR="0089002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>256</w:t>
        </w:r>
      </w:ins>
      <w:ins w:id="1" w:author="Teerapattara Phanuwongsakorn" w:date="2021-11-13T14:54:00Z">
        <w:r w:rsidR="0089002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>4</w:t>
        </w:r>
      </w:ins>
      <w:ins w:id="2" w:author="Teerapattara Phanuwongsakorn" w:date="2021-11-13T14:50:00Z">
        <w:r w:rsidR="005E30F5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 xml:space="preserve"> </w:t>
        </w:r>
      </w:ins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>ต่อเนื่องเป็นปีที่</w:t>
      </w:r>
      <w:ins w:id="3" w:author="Teerapattara Phanuwongsakorn" w:date="2021-11-13T14:55:00Z">
        <w:r w:rsidR="00367FA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 xml:space="preserve"> </w:t>
        </w:r>
      </w:ins>
      <w:del w:id="4" w:author="Teerapattara Phanuwongsakorn" w:date="2021-11-13T14:55:00Z">
        <w:r w:rsidRPr="006414F4" w:rsidDel="00367FA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 xml:space="preserve"> </w:delText>
        </w:r>
      </w:del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>18</w:t>
      </w:r>
      <w:ins w:id="5" w:author="Teerapattara Phanuwongsakorn" w:date="2021-11-13T14:55:00Z">
        <w:r w:rsidR="00367FA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 xml:space="preserve"> </w:t>
        </w:r>
      </w:ins>
      <w:bookmarkStart w:id="6" w:name="_GoBack"/>
      <w:bookmarkEnd w:id="6"/>
      <w:del w:id="7" w:author="Teerapattara Phanuwongsakorn" w:date="2021-11-13T14:55:00Z">
        <w:r w:rsidRPr="006414F4" w:rsidDel="00367FA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 xml:space="preserve"> </w:delText>
        </w:r>
      </w:del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>โดยเอสซีจี เป็นองค์กรแรกในอาเซียนที่ได้รับเลือกให้เป็นสมาชิกตั้งแต่ปี</w:t>
      </w:r>
      <w:ins w:id="8" w:author="Teerapattara Phanuwongsakorn" w:date="2021-11-13T14:55:00Z">
        <w:r w:rsidR="00367FA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 xml:space="preserve"> </w:t>
        </w:r>
      </w:ins>
      <w:del w:id="9" w:author="Teerapattara Phanuwongsakorn" w:date="2021-11-13T14:55:00Z">
        <w:r w:rsidRPr="006414F4" w:rsidDel="00367FA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 xml:space="preserve"> </w:delText>
        </w:r>
      </w:del>
      <w:r w:rsidRPr="006414F4">
        <w:rPr>
          <w:rFonts w:ascii="Cordia New" w:eastAsia="Times New Roman" w:hAnsi="Cordia New" w:cs="Cordia New"/>
          <w:b/>
          <w:bCs/>
          <w:color w:val="000000"/>
          <w:sz w:val="32"/>
          <w:szCs w:val="32"/>
          <w:cs/>
        </w:rPr>
        <w:t>2547</w:t>
      </w:r>
      <w:ins w:id="10" w:author="Teerapattara Phanuwongsakorn" w:date="2021-11-13T14:55:00Z">
        <w:r w:rsidR="00367FA7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 xml:space="preserve"> </w:t>
        </w:r>
      </w:ins>
    </w:p>
    <w:p w:rsidR="00BF1CBB" w:rsidRPr="00BF1CBB" w:rsidRDefault="00BF1CBB" w:rsidP="006414F4">
      <w:pPr>
        <w:spacing w:before="120" w:after="0" w:line="240" w:lineRule="auto"/>
        <w:ind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</w:rPr>
      </w:pPr>
      <w:r w:rsidRPr="00BF1CBB">
        <w:rPr>
          <w:rFonts w:ascii="Cordia New" w:eastAsia="Times New Roman" w:hAnsi="Cordia New" w:cs="Cordia New"/>
          <w:color w:val="000000"/>
          <w:sz w:val="32"/>
          <w:szCs w:val="32"/>
          <w:cs/>
        </w:rPr>
        <w:t>เอสซีจี มุ่งมั่นพัฒนาคุณภาพชีวิตที่ดีในวันนี้ และส่งต่อโลกใบนี้ที่ดียิ่งขึ้นให้คนรุ่นต่อไป เพื่อบรรลุ</w:t>
      </w:r>
      <w:r w:rsidR="002161F1">
        <w:rPr>
          <w:rFonts w:ascii="Cordia New" w:eastAsia="Times New Roman" w:hAnsi="Cordia New" w:cs="Cordia New"/>
          <w:color w:val="000000"/>
          <w:sz w:val="32"/>
          <w:szCs w:val="32"/>
        </w:rPr>
        <w:br/>
      </w:r>
      <w:r w:rsidRPr="00BF1CBB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เป้าหมายความยั่งยืนของโลก ด้วยการดำเนินธุรกิจไปพร้อมกับกลยุทธ์ </w:t>
      </w:r>
      <w:r w:rsidRPr="00BF1CBB">
        <w:rPr>
          <w:rFonts w:ascii="Cordia New" w:eastAsia="Times New Roman" w:hAnsi="Cordia New" w:cs="Cordia New"/>
          <w:color w:val="000000"/>
          <w:sz w:val="32"/>
          <w:szCs w:val="32"/>
        </w:rPr>
        <w:t xml:space="preserve">ESG </w:t>
      </w:r>
      <w:r w:rsidRPr="00BF1CBB">
        <w:rPr>
          <w:rFonts w:ascii="Cordia New" w:eastAsia="Times New Roman" w:hAnsi="Cordia New" w:cs="Cordia New"/>
          <w:color w:val="000000"/>
          <w:sz w:val="32"/>
          <w:szCs w:val="32"/>
          <w:cs/>
        </w:rPr>
        <w:t>(</w:t>
      </w:r>
      <w:r w:rsidRPr="00BF1CBB">
        <w:rPr>
          <w:rFonts w:ascii="Cordia New" w:eastAsia="Times New Roman" w:hAnsi="Cordia New" w:cs="Cordia New"/>
          <w:color w:val="000000"/>
          <w:sz w:val="32"/>
          <w:szCs w:val="32"/>
        </w:rPr>
        <w:t>Environmental, Social, Governance</w:t>
      </w:r>
      <w:r w:rsidRPr="00BF1CBB">
        <w:rPr>
          <w:rFonts w:ascii="Cordia New" w:eastAsia="Times New Roman" w:hAnsi="Cordia New" w:cs="Cordia New"/>
          <w:color w:val="000000"/>
          <w:sz w:val="32"/>
          <w:szCs w:val="32"/>
          <w:cs/>
        </w:rPr>
        <w:t>) อย่างสมดุล ตามคำมั่นสัญญา “</w:t>
      </w:r>
      <w:r w:rsidRPr="00BF1CBB">
        <w:rPr>
          <w:rFonts w:ascii="Cordia New" w:eastAsia="Times New Roman" w:hAnsi="Cordia New" w:cs="Cordia New"/>
          <w:color w:val="000000"/>
          <w:sz w:val="32"/>
          <w:szCs w:val="32"/>
        </w:rPr>
        <w:t>Passion for Better</w:t>
      </w:r>
      <w:r w:rsidRPr="00BF1CBB">
        <w:rPr>
          <w:rFonts w:ascii="Cordia New" w:eastAsia="Times New Roman" w:hAnsi="Cordia New" w:cs="Cordia New"/>
          <w:color w:val="000000"/>
          <w:sz w:val="32"/>
          <w:szCs w:val="32"/>
          <w:cs/>
        </w:rPr>
        <w:t>”</w:t>
      </w:r>
    </w:p>
    <w:p w:rsidR="001D3E63" w:rsidRPr="001D3E63" w:rsidRDefault="001D3E63" w:rsidP="006414F4">
      <w:pPr>
        <w:pStyle w:val="NormalWeb"/>
        <w:shd w:val="clear" w:color="auto" w:fill="FFFFFF"/>
        <w:spacing w:before="120" w:beforeAutospacing="0" w:after="0" w:afterAutospacing="0"/>
        <w:ind w:firstLine="720"/>
        <w:jc w:val="thaiDistribute"/>
        <w:rPr>
          <w:rFonts w:ascii="Cordia New" w:hAnsi="Cordia New" w:cs="Cordia New"/>
          <w:color w:val="000000"/>
          <w:sz w:val="32"/>
          <w:szCs w:val="32"/>
        </w:rPr>
      </w:pPr>
      <w:r w:rsidRPr="001D3E63">
        <w:rPr>
          <w:rStyle w:val="Strong"/>
          <w:rFonts w:ascii="Cordia New" w:hAnsi="Cordia New" w:cs="Cordia New"/>
          <w:color w:val="000000"/>
          <w:sz w:val="32"/>
          <w:szCs w:val="32"/>
        </w:rPr>
        <w:t xml:space="preserve">Dow Jones Sustainability Indices </w:t>
      </w:r>
      <w:r w:rsidRPr="001D3E63">
        <w:rPr>
          <w:rStyle w:val="Strong"/>
          <w:rFonts w:ascii="Cordia New" w:hAnsi="Cordia New" w:cs="Cordia New"/>
          <w:color w:val="000000"/>
          <w:sz w:val="32"/>
          <w:szCs w:val="32"/>
          <w:cs/>
        </w:rPr>
        <w:t>หรือ</w:t>
      </w:r>
      <w:r w:rsidRPr="001D3E63">
        <w:rPr>
          <w:rFonts w:ascii="Cordia New" w:hAnsi="Cordia New" w:cs="Cordia New"/>
          <w:color w:val="000000"/>
          <w:sz w:val="32"/>
          <w:szCs w:val="32"/>
        </w:rPr>
        <w:t> </w:t>
      </w:r>
      <w:r w:rsidRPr="001D3E63">
        <w:rPr>
          <w:rStyle w:val="Strong"/>
          <w:rFonts w:ascii="Cordia New" w:hAnsi="Cordia New" w:cs="Cordia New"/>
          <w:color w:val="000000"/>
          <w:sz w:val="32"/>
          <w:szCs w:val="32"/>
        </w:rPr>
        <w:t>DJSI</w:t>
      </w:r>
      <w:r w:rsidRPr="001D3E63">
        <w:rPr>
          <w:rFonts w:ascii="Cordia New" w:hAnsi="Cordia New" w:cs="Cordia New"/>
          <w:color w:val="000000"/>
          <w:sz w:val="32"/>
          <w:szCs w:val="32"/>
        </w:rPr>
        <w:t> </w:t>
      </w:r>
      <w:r w:rsidRPr="001D3E63">
        <w:rPr>
          <w:rFonts w:ascii="Cordia New" w:hAnsi="Cordia New" w:cs="Cordia New"/>
          <w:color w:val="000000"/>
          <w:sz w:val="32"/>
          <w:szCs w:val="32"/>
          <w:cs/>
        </w:rPr>
        <w:t>คือ ดัชนีวัดความยั่งยืนที่ใช้ประเมินผลบริษัทที่เป็นกลุ่มผู้นำด้านการดำเนินธุรกิจอย่างยั่งยืน หรือประเมินประสิทธิผลการดำเนินธุรกิจตามแนวทางการพัฒนาอย่างยั่งยืนของบริษัทชั้นนำ ทั้งในด้าน</w:t>
      </w:r>
      <w:ins w:id="11" w:author="Patima Sinthupinyo" w:date="2021-11-13T14:41:00Z">
        <w:r w:rsidR="00B57B97">
          <w:rPr>
            <w:rFonts w:ascii="Cordia New" w:eastAsia="MS Mincho" w:hAnsi="Cordia New" w:cs="Cordia New" w:hint="cs"/>
            <w:color w:val="000000"/>
            <w:sz w:val="32"/>
            <w:szCs w:val="32"/>
            <w:cs/>
            <w:lang w:eastAsia="ja-JP"/>
          </w:rPr>
          <w:t>บรรษัทภิบาลและ</w:t>
        </w:r>
      </w:ins>
      <w:r w:rsidRPr="001D3E63">
        <w:rPr>
          <w:rFonts w:ascii="Cordia New" w:hAnsi="Cordia New" w:cs="Cordia New"/>
          <w:color w:val="000000"/>
          <w:sz w:val="32"/>
          <w:szCs w:val="32"/>
          <w:cs/>
        </w:rPr>
        <w:t>เศรษฐกิจ</w:t>
      </w:r>
      <w:del w:id="12" w:author="Patima Sinthupinyo" w:date="2021-11-13T14:41:00Z">
        <w:r w:rsidRPr="001D3E63" w:rsidDel="00B57B97">
          <w:rPr>
            <w:rFonts w:ascii="Cordia New" w:hAnsi="Cordia New" w:cs="Cordia New"/>
            <w:color w:val="000000"/>
            <w:sz w:val="32"/>
            <w:szCs w:val="32"/>
            <w:cs/>
          </w:rPr>
          <w:delText>และบรรษัทภิบาล</w:delText>
        </w:r>
      </w:del>
      <w:r w:rsidRPr="001D3E63">
        <w:rPr>
          <w:rFonts w:ascii="Cordia New" w:hAnsi="Cordia New" w:cs="Cordia New"/>
          <w:color w:val="000000"/>
          <w:sz w:val="32"/>
          <w:szCs w:val="32"/>
          <w:cs/>
        </w:rPr>
        <w:t xml:space="preserve"> </w:t>
      </w:r>
      <w:ins w:id="13" w:author="Patima Sinthupinyo" w:date="2021-11-13T14:41:00Z">
        <w:r w:rsidR="00B57B97">
          <w:rPr>
            <w:rFonts w:ascii="Cordia New" w:hAnsi="Cordia New" w:cs="Cordia New" w:hint="cs"/>
            <w:color w:val="000000"/>
            <w:sz w:val="32"/>
            <w:szCs w:val="32"/>
            <w:cs/>
          </w:rPr>
          <w:t>สิ่งแวดล้อม และ</w:t>
        </w:r>
      </w:ins>
      <w:r w:rsidRPr="001D3E63">
        <w:rPr>
          <w:rFonts w:ascii="Cordia New" w:hAnsi="Cordia New" w:cs="Cordia New"/>
          <w:color w:val="000000"/>
          <w:sz w:val="32"/>
          <w:szCs w:val="32"/>
          <w:cs/>
        </w:rPr>
        <w:t xml:space="preserve">สังคม </w:t>
      </w:r>
      <w:del w:id="14" w:author="Patima Sinthupinyo" w:date="2021-11-13T14:41:00Z">
        <w:r w:rsidRPr="001D3E63" w:rsidDel="00B57B97">
          <w:rPr>
            <w:rFonts w:ascii="Cordia New" w:hAnsi="Cordia New" w:cs="Cordia New"/>
            <w:color w:val="000000"/>
            <w:sz w:val="32"/>
            <w:szCs w:val="32"/>
            <w:cs/>
          </w:rPr>
          <w:delText xml:space="preserve">และสิ่งแวดล้อม </w:delText>
        </w:r>
      </w:del>
      <w:r w:rsidRPr="001D3E63">
        <w:rPr>
          <w:rFonts w:ascii="Cordia New" w:hAnsi="Cordia New" w:cs="Cordia New"/>
          <w:color w:val="000000"/>
          <w:sz w:val="32"/>
          <w:szCs w:val="32"/>
          <w:cs/>
        </w:rPr>
        <w:t xml:space="preserve">นับเป็นดัชนีวัดความยั่งยืนดัชนีแรกของโลก เริ่มดำเนินการมาตั้งแต่ปี </w:t>
      </w:r>
      <w:r w:rsidRPr="001D3E63">
        <w:rPr>
          <w:rFonts w:ascii="Cordia New" w:hAnsi="Cordia New" w:cs="Cordia New"/>
          <w:color w:val="000000"/>
          <w:sz w:val="32"/>
          <w:szCs w:val="32"/>
        </w:rPr>
        <w:t xml:space="preserve">2542 </w:t>
      </w:r>
      <w:r w:rsidRPr="001D3E63">
        <w:rPr>
          <w:rFonts w:ascii="Cordia New" w:hAnsi="Cordia New" w:cs="Cordia New"/>
          <w:color w:val="000000"/>
          <w:sz w:val="32"/>
          <w:szCs w:val="32"/>
          <w:cs/>
        </w:rPr>
        <w:t>โดยสถาบันการลงทุนและกองทุนต่าง ๆ จากทั่วโลกใช้เป็นข้อมูลประกอบการลงทุน เพราะ</w:t>
      </w:r>
      <w:del w:id="15" w:author="Patima Sinthupinyo" w:date="2021-11-13T14:23:00Z">
        <w:r w:rsidRPr="001D3E63" w:rsidDel="008E2BEC">
          <w:rPr>
            <w:rFonts w:ascii="Cordia New" w:hAnsi="Cordia New" w:cs="Cordia New"/>
            <w:color w:val="000000"/>
            <w:sz w:val="32"/>
            <w:szCs w:val="32"/>
            <w:cs/>
          </w:rPr>
          <w:delText>มั่นใจ</w:delText>
        </w:r>
      </w:del>
      <w:ins w:id="16" w:author="Patima Sinthupinyo" w:date="2021-11-13T14:23:00Z">
        <w:r w:rsidR="008E2BEC">
          <w:rPr>
            <w:rFonts w:ascii="Cordia New" w:hAnsi="Cordia New" w:cs="Cordia New" w:hint="cs"/>
            <w:color w:val="000000"/>
            <w:sz w:val="32"/>
            <w:szCs w:val="32"/>
            <w:cs/>
          </w:rPr>
          <w:t>มีความเชื่อมั่น</w:t>
        </w:r>
      </w:ins>
      <w:r w:rsidRPr="001D3E63">
        <w:rPr>
          <w:rFonts w:ascii="Cordia New" w:hAnsi="Cordia New" w:cs="Cordia New"/>
          <w:color w:val="000000"/>
          <w:sz w:val="32"/>
          <w:szCs w:val="32"/>
          <w:cs/>
        </w:rPr>
        <w:t xml:space="preserve">ว่าบริษัทที่อยู่ใน </w:t>
      </w:r>
      <w:r w:rsidRPr="001D3E63">
        <w:rPr>
          <w:rFonts w:ascii="Cordia New" w:hAnsi="Cordia New" w:cs="Cordia New"/>
          <w:color w:val="000000"/>
          <w:sz w:val="32"/>
          <w:szCs w:val="32"/>
        </w:rPr>
        <w:t xml:space="preserve">DJSI </w:t>
      </w:r>
      <w:r w:rsidRPr="001D3E63">
        <w:rPr>
          <w:rFonts w:ascii="Cordia New" w:hAnsi="Cordia New" w:cs="Cordia New"/>
          <w:color w:val="000000"/>
          <w:sz w:val="32"/>
          <w:szCs w:val="32"/>
          <w:cs/>
        </w:rPr>
        <w:t>จะสามารถสร้าง</w:t>
      </w:r>
      <w:del w:id="17" w:author="Patima Sinthupinyo" w:date="2021-11-13T14:23:00Z">
        <w:r w:rsidRPr="001D3E63" w:rsidDel="008E2BEC">
          <w:rPr>
            <w:rFonts w:ascii="Cordia New" w:hAnsi="Cordia New" w:cs="Cordia New"/>
            <w:color w:val="000000"/>
            <w:sz w:val="32"/>
            <w:szCs w:val="32"/>
            <w:cs/>
          </w:rPr>
          <w:delText>ผลตอบแทนที่ดีและยั่งยืนให้กับผู้ลงทุน</w:delText>
        </w:r>
      </w:del>
      <w:ins w:id="18" w:author="Patima Sinthupinyo" w:date="2021-11-13T14:23:00Z">
        <w:r w:rsidR="008E2BEC">
          <w:rPr>
            <w:rFonts w:ascii="Cordia New" w:hAnsi="Cordia New" w:cs="Cordia New" w:hint="cs"/>
            <w:color w:val="000000"/>
            <w:sz w:val="32"/>
            <w:szCs w:val="32"/>
            <w:cs/>
          </w:rPr>
          <w:t xml:space="preserve">คุณค่าที่ยั่งยืนในระยะยาว </w:t>
        </w:r>
      </w:ins>
      <w:ins w:id="19" w:author="Patima Sinthupinyo" w:date="2021-11-13T14:26:00Z">
        <w:r w:rsidR="008E2BEC">
          <w:rPr>
            <w:rFonts w:ascii="Cordia New" w:hAnsi="Cordia New" w:cs="Cordia New" w:hint="cs"/>
            <w:color w:val="000000"/>
            <w:sz w:val="32"/>
            <w:szCs w:val="32"/>
            <w:cs/>
          </w:rPr>
          <w:t>และ</w:t>
        </w:r>
      </w:ins>
      <w:ins w:id="20" w:author="Patima Sinthupinyo" w:date="2021-11-13T14:23:00Z">
        <w:r w:rsidR="008E2BEC">
          <w:rPr>
            <w:rFonts w:ascii="Cordia New" w:hAnsi="Cordia New" w:cs="Cordia New" w:hint="cs"/>
            <w:color w:val="000000"/>
            <w:sz w:val="32"/>
            <w:szCs w:val="32"/>
            <w:cs/>
          </w:rPr>
          <w:t>เติบโตอย่างมั่นคง</w:t>
        </w:r>
      </w:ins>
      <w:ins w:id="21" w:author="Patima Sinthupinyo" w:date="2021-11-13T14:24:00Z">
        <w:r w:rsidR="008E2BEC">
          <w:rPr>
            <w:rFonts w:ascii="Cordia New" w:hAnsi="Cordia New" w:cs="Cordia New" w:hint="cs"/>
            <w:color w:val="000000"/>
            <w:sz w:val="32"/>
            <w:szCs w:val="32"/>
            <w:cs/>
          </w:rPr>
          <w:t>พร้อมกับผ</w:t>
        </w:r>
      </w:ins>
      <w:ins w:id="22" w:author="Patima Sinthupinyo" w:date="2021-11-13T14:25:00Z">
        <w:r w:rsidR="008E2BEC">
          <w:rPr>
            <w:rFonts w:ascii="Cordia New" w:hAnsi="Cordia New" w:cs="Cordia New" w:hint="cs"/>
            <w:color w:val="000000"/>
            <w:sz w:val="32"/>
            <w:szCs w:val="32"/>
            <w:cs/>
          </w:rPr>
          <w:t>ู้มีส่วนได้เสียทุกกลุ่ม</w:t>
        </w:r>
      </w:ins>
    </w:p>
    <w:p w:rsidR="00343B84" w:rsidRDefault="00343B84" w:rsidP="001D3E63">
      <w:pPr>
        <w:rPr>
          <w:rFonts w:ascii="Cordia New" w:hAnsi="Cordia New" w:cs="Cordia New"/>
          <w:szCs w:val="22"/>
        </w:rPr>
      </w:pPr>
    </w:p>
    <w:p w:rsidR="00BF1CBB" w:rsidRDefault="00BF1CBB" w:rsidP="001D3E63">
      <w:pPr>
        <w:rPr>
          <w:rFonts w:ascii="Cordia New" w:hAnsi="Cordia New" w:cs="Cordia New"/>
          <w:szCs w:val="22"/>
        </w:rPr>
      </w:pPr>
    </w:p>
    <w:p w:rsidR="00BF1CBB" w:rsidRPr="001D3E63" w:rsidRDefault="00BF1CBB" w:rsidP="00BF1CBB">
      <w:pPr>
        <w:jc w:val="center"/>
        <w:rPr>
          <w:rFonts w:ascii="Cordia New" w:hAnsi="Cordia New" w:cs="Cordia New"/>
          <w:szCs w:val="22"/>
          <w:cs/>
        </w:rPr>
      </w:pPr>
      <w:r>
        <w:rPr>
          <w:rFonts w:ascii="Cordia New" w:hAnsi="Cordia New" w:cs="Cordia New"/>
          <w:szCs w:val="22"/>
          <w:cs/>
        </w:rPr>
        <w:t>------------------------------------------------------------------------------------------------------------------------</w:t>
      </w:r>
    </w:p>
    <w:sectPr w:rsidR="00BF1CBB" w:rsidRPr="001D3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DBE" w:rsidRDefault="00071DBE" w:rsidP="004316F2">
      <w:pPr>
        <w:spacing w:after="0" w:line="240" w:lineRule="auto"/>
      </w:pPr>
      <w:r>
        <w:separator/>
      </w:r>
    </w:p>
  </w:endnote>
  <w:endnote w:type="continuationSeparator" w:id="0">
    <w:p w:rsidR="00071DBE" w:rsidRDefault="00071DBE" w:rsidP="00431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F2" w:rsidRDefault="004316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F2" w:rsidRDefault="004316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F2" w:rsidRDefault="004316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DBE" w:rsidRDefault="00071DBE" w:rsidP="004316F2">
      <w:pPr>
        <w:spacing w:after="0" w:line="240" w:lineRule="auto"/>
      </w:pPr>
      <w:r>
        <w:separator/>
      </w:r>
    </w:p>
  </w:footnote>
  <w:footnote w:type="continuationSeparator" w:id="0">
    <w:p w:rsidR="00071DBE" w:rsidRDefault="00071DBE" w:rsidP="00431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F2" w:rsidRDefault="004316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F2" w:rsidRDefault="004316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F2" w:rsidRDefault="00431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B46CD"/>
    <w:multiLevelType w:val="hybridMultilevel"/>
    <w:tmpl w:val="B636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B5D8C"/>
    <w:multiLevelType w:val="hybridMultilevel"/>
    <w:tmpl w:val="153E2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304ED"/>
    <w:multiLevelType w:val="hybridMultilevel"/>
    <w:tmpl w:val="CE541F06"/>
    <w:lvl w:ilvl="0" w:tplc="7D56D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erapattara Phanuwongsakorn">
    <w15:presenceInfo w15:providerId="AD" w15:userId="S-1-5-21-2316776558-1228442894-1454488091-3514"/>
  </w15:person>
  <w15:person w15:author="Patima Sinthupinyo">
    <w15:presenceInfo w15:providerId="AD" w15:userId="S-1-5-21-2316776558-1228442894-1454488091-1288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F2"/>
    <w:rsid w:val="00034AFB"/>
    <w:rsid w:val="00036EA2"/>
    <w:rsid w:val="000412C9"/>
    <w:rsid w:val="00071DBE"/>
    <w:rsid w:val="001262EA"/>
    <w:rsid w:val="0015043F"/>
    <w:rsid w:val="001B33C3"/>
    <w:rsid w:val="001B7348"/>
    <w:rsid w:val="001D3E63"/>
    <w:rsid w:val="001D475E"/>
    <w:rsid w:val="002161F1"/>
    <w:rsid w:val="0023430F"/>
    <w:rsid w:val="00256140"/>
    <w:rsid w:val="00282186"/>
    <w:rsid w:val="00291529"/>
    <w:rsid w:val="00297DCC"/>
    <w:rsid w:val="002A1C29"/>
    <w:rsid w:val="002E42CF"/>
    <w:rsid w:val="00303F24"/>
    <w:rsid w:val="00343B84"/>
    <w:rsid w:val="00362A02"/>
    <w:rsid w:val="00367FA7"/>
    <w:rsid w:val="003B5FFF"/>
    <w:rsid w:val="003C2DA4"/>
    <w:rsid w:val="003E548A"/>
    <w:rsid w:val="004316F2"/>
    <w:rsid w:val="0043536A"/>
    <w:rsid w:val="00436792"/>
    <w:rsid w:val="00437489"/>
    <w:rsid w:val="004C17F3"/>
    <w:rsid w:val="005034F2"/>
    <w:rsid w:val="005528A3"/>
    <w:rsid w:val="00563718"/>
    <w:rsid w:val="005E30F5"/>
    <w:rsid w:val="0063172E"/>
    <w:rsid w:val="006414F4"/>
    <w:rsid w:val="006751EA"/>
    <w:rsid w:val="006815C6"/>
    <w:rsid w:val="00690929"/>
    <w:rsid w:val="00692E2A"/>
    <w:rsid w:val="006A54BC"/>
    <w:rsid w:val="006C1C4F"/>
    <w:rsid w:val="006E6844"/>
    <w:rsid w:val="007F21E5"/>
    <w:rsid w:val="00846455"/>
    <w:rsid w:val="0086173E"/>
    <w:rsid w:val="0086204F"/>
    <w:rsid w:val="0088271D"/>
    <w:rsid w:val="00890027"/>
    <w:rsid w:val="008C6BEF"/>
    <w:rsid w:val="008E2BEC"/>
    <w:rsid w:val="00965BE6"/>
    <w:rsid w:val="009B48B5"/>
    <w:rsid w:val="009C3C92"/>
    <w:rsid w:val="00A87544"/>
    <w:rsid w:val="00AB74AD"/>
    <w:rsid w:val="00AD5DE5"/>
    <w:rsid w:val="00B01021"/>
    <w:rsid w:val="00B32664"/>
    <w:rsid w:val="00B57B97"/>
    <w:rsid w:val="00B72499"/>
    <w:rsid w:val="00BF1CBB"/>
    <w:rsid w:val="00C1171B"/>
    <w:rsid w:val="00C152A1"/>
    <w:rsid w:val="00C41AA2"/>
    <w:rsid w:val="00C657E5"/>
    <w:rsid w:val="00C72A5B"/>
    <w:rsid w:val="00CE515C"/>
    <w:rsid w:val="00D7672C"/>
    <w:rsid w:val="00DB0983"/>
    <w:rsid w:val="00E25E89"/>
    <w:rsid w:val="00E3094F"/>
    <w:rsid w:val="00E6068C"/>
    <w:rsid w:val="00E878ED"/>
    <w:rsid w:val="00EE16A2"/>
    <w:rsid w:val="00EE66E9"/>
    <w:rsid w:val="00F36CC9"/>
    <w:rsid w:val="00F575B2"/>
    <w:rsid w:val="00F61E8F"/>
    <w:rsid w:val="00F928CC"/>
    <w:rsid w:val="00FD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72A9"/>
  <w15:chartTrackingRefBased/>
  <w15:docId w15:val="{FB123BF5-8370-4595-885F-AD71AE4C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3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F2"/>
  </w:style>
  <w:style w:type="paragraph" w:styleId="Footer">
    <w:name w:val="footer"/>
    <w:basedOn w:val="Normal"/>
    <w:link w:val="FooterChar"/>
    <w:uiPriority w:val="99"/>
    <w:unhideWhenUsed/>
    <w:rsid w:val="00431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6F2"/>
  </w:style>
  <w:style w:type="paragraph" w:styleId="ListParagraph">
    <w:name w:val="List Paragraph"/>
    <w:basedOn w:val="Normal"/>
    <w:uiPriority w:val="34"/>
    <w:qFormat/>
    <w:rsid w:val="008827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D3E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D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3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7D7A8.DF5D4BF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/ข่าวประชาสัมพันธ์ </vt:lpstr>
      <vt:lpstr>เอสซีจี บริษัทยั่งยืนระดับโลก 18 ปีต่อเนื่อง จาก DJSI  ทุ่มเท เพื่อคุณภาพชีวิตที</vt:lpstr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Teerapattara Phanuwongsakorn</cp:lastModifiedBy>
  <cp:revision>5</cp:revision>
  <dcterms:created xsi:type="dcterms:W3CDTF">2021-11-13T07:47:00Z</dcterms:created>
  <dcterms:modified xsi:type="dcterms:W3CDTF">2021-11-13T07:55:00Z</dcterms:modified>
</cp:coreProperties>
</file>